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58C8" w14:textId="77777777" w:rsidR="00B00638" w:rsidRDefault="00B00638" w:rsidP="00C341F7">
      <w:pPr>
        <w:jc w:val="left"/>
        <w:rPr>
          <w:rFonts w:ascii="Calibri" w:eastAsia="Calibri" w:hAnsi="Calibri" w:cs="Calibri"/>
          <w:b/>
        </w:rPr>
      </w:pPr>
    </w:p>
    <w:p w14:paraId="32CBCB55" w14:textId="7E95783B" w:rsidR="00C341F7" w:rsidRDefault="00C341F7" w:rsidP="00C341F7">
      <w:pPr>
        <w:jc w:val="lef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Anexa 5</w:t>
      </w:r>
    </w:p>
    <w:p w14:paraId="0BD2C2EF" w14:textId="77777777" w:rsidR="00C341F7" w:rsidRDefault="00C341F7" w:rsidP="005A17E4">
      <w:pPr>
        <w:jc w:val="center"/>
        <w:rPr>
          <w:rFonts w:ascii="Calibri" w:eastAsia="Calibri" w:hAnsi="Calibri" w:cs="Calibri"/>
          <w:b/>
        </w:rPr>
      </w:pPr>
    </w:p>
    <w:p w14:paraId="70725DD1" w14:textId="4F445737" w:rsidR="00BA3851" w:rsidRDefault="00C60B09" w:rsidP="005A17E4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Lista domeniilor de activitate eligibile</w:t>
      </w:r>
      <w:sdt>
        <w:sdtPr>
          <w:tag w:val="goog_rdk_0"/>
          <w:id w:val="962383277"/>
        </w:sdtPr>
        <w:sdtEndPr/>
        <w:sdtContent>
          <w:r>
            <w:rPr>
              <w:rFonts w:ascii="Calibri" w:eastAsia="Calibri" w:hAnsi="Calibri" w:cs="Calibri"/>
              <w:b/>
              <w:vertAlign w:val="superscript"/>
            </w:rPr>
            <w:footnoteReference w:id="1"/>
          </w:r>
        </w:sdtContent>
      </w:sdt>
    </w:p>
    <w:p w14:paraId="6E86132F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14:paraId="289AE072" w14:textId="77777777" w:rsidR="005A17E4" w:rsidRDefault="005A17E4" w:rsidP="005A17E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510687">
        <w:rPr>
          <w:rFonts w:ascii="Calibri" w:eastAsia="Calibri" w:hAnsi="Calibri" w:cs="Calibri"/>
          <w:b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Pr="005A17E4">
        <w:rPr>
          <w:rFonts w:ascii="Calibri" w:eastAsia="Calibri" w:hAnsi="Calibri" w:cs="Calibri"/>
          <w:b/>
          <w:color w:val="000000"/>
          <w:sz w:val="20"/>
          <w:szCs w:val="20"/>
        </w:rPr>
        <w:t>Industria alimentara</w:t>
      </w:r>
    </w:p>
    <w:p w14:paraId="58A13E5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1011 Prelucrarea si conservarea carnii</w:t>
      </w:r>
    </w:p>
    <w:p w14:paraId="3CE09F8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1012 Prelucrarea si conservarea carnii de pasare</w:t>
      </w:r>
    </w:p>
    <w:p w14:paraId="1054489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1013 Fabricarea produselor din carne (inclusiv din carne de pasare)</w:t>
      </w:r>
    </w:p>
    <w:p w14:paraId="0C72C20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1020 Prelucrarea si conservarea pestelui, crustaceelor si molustelor</w:t>
      </w:r>
    </w:p>
    <w:p w14:paraId="298B085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1031 Prelucrarea si conservarea cartofilor</w:t>
      </w:r>
    </w:p>
    <w:p w14:paraId="55CCFF53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1032 Fabricarea sucurilor de fructe si legume</w:t>
      </w:r>
    </w:p>
    <w:p w14:paraId="346BF2B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1039 Prelucrarea si conservarea fructelor si legumelor n.c.a.</w:t>
      </w:r>
    </w:p>
    <w:p w14:paraId="2C4A141E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1041 Fabricarea uleiurilor si grasimilor</w:t>
      </w:r>
    </w:p>
    <w:p w14:paraId="30F295F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1042 Fabricarea margarinei si a altor produse comestibile similare</w:t>
      </w:r>
    </w:p>
    <w:p w14:paraId="65711BF8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1051 Fabricarea produselor lactate si a brânzeturilor</w:t>
      </w:r>
    </w:p>
    <w:p w14:paraId="3F4AEC1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1052 Fabricarea înghetatei</w:t>
      </w:r>
    </w:p>
    <w:p w14:paraId="3850C10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1061 Fabricarea produselor de morarit</w:t>
      </w:r>
    </w:p>
    <w:p w14:paraId="0D0A98CB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1062 Fabricarea amidonului si a produselor din amidon</w:t>
      </w:r>
    </w:p>
    <w:p w14:paraId="6A945665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1071 Fabricarea pâinii; fabricarea prajiturilor si a produselor proaspete de patiserie</w:t>
      </w:r>
    </w:p>
    <w:p w14:paraId="57C358C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1072 Fabricarea biscuitilor si piscoturilor; fabricarea prajiturilor si a produselor conservate de patiserie</w:t>
      </w:r>
    </w:p>
    <w:p w14:paraId="7C3290D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1073 Fabricarea macaroanelor, taiteilor, cus-cus-ului si a altor produse fainoase similare</w:t>
      </w:r>
    </w:p>
    <w:p w14:paraId="3AEB057C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1081 Fabricarea zaharului</w:t>
      </w:r>
    </w:p>
    <w:p w14:paraId="653E323F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1082 Fabricarea produselor din cacao, a ciocolatei si a produselor zaharoase</w:t>
      </w:r>
    </w:p>
    <w:p w14:paraId="1E1A90A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1083 Prelucrarea ceaiului si cafelei</w:t>
      </w:r>
    </w:p>
    <w:p w14:paraId="7C2D0500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1084 Fabricarea condimentelor si ingredientelor</w:t>
      </w:r>
    </w:p>
    <w:p w14:paraId="6625CE21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1085 Fabricarea de mâncaruri preparate</w:t>
      </w:r>
    </w:p>
    <w:p w14:paraId="5361AF04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1086 Fabricarea preparatelor alimentare omogenizate si alimentelor dietetice</w:t>
      </w:r>
    </w:p>
    <w:p w14:paraId="6583FCED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1089 Fabricarea altor produse alimentare n.c.a.</w:t>
      </w:r>
    </w:p>
    <w:p w14:paraId="138AED16" w14:textId="77777777" w:rsidR="005A17E4" w:rsidRP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1091 Fabricarea preparatelor pentru hrana animalelor de ferma</w:t>
      </w:r>
    </w:p>
    <w:p w14:paraId="53B6286D" w14:textId="77777777" w:rsidR="005A17E4" w:rsidRDefault="005A17E4" w:rsidP="005A17E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 w:rsidRPr="005A17E4">
        <w:rPr>
          <w:rFonts w:ascii="Calibri" w:eastAsia="Calibri" w:hAnsi="Calibri" w:cs="Calibri"/>
          <w:color w:val="000000"/>
          <w:sz w:val="20"/>
          <w:szCs w:val="20"/>
        </w:rPr>
        <w:t>1092 Fabricarea preparatelor pentru hrana animalelor de companie</w:t>
      </w:r>
    </w:p>
    <w:p w14:paraId="0E39C9B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13 Fabricarea produselor textile</w:t>
      </w:r>
    </w:p>
    <w:p w14:paraId="59FC75C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Pregătirea fibrelor şi filarea fibrelor textile</w:t>
      </w:r>
    </w:p>
    <w:p w14:paraId="454031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ţesături</w:t>
      </w:r>
    </w:p>
    <w:p w14:paraId="4AA9C24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Finisarea materialelor textile</w:t>
      </w:r>
    </w:p>
    <w:p w14:paraId="6D8E672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metraje prin tricotare sau croşetare</w:t>
      </w:r>
    </w:p>
    <w:p w14:paraId="0B18CC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articole confecţionate din textile (cu excepţia îmbrăcămintei şi lenjeriei de corp)</w:t>
      </w:r>
    </w:p>
    <w:p w14:paraId="517818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covoare şi mochete</w:t>
      </w:r>
    </w:p>
    <w:p w14:paraId="073E5A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odgoane, frânghii, sfori şi plase</w:t>
      </w:r>
    </w:p>
    <w:p w14:paraId="7E257C4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textile neţesute şi articole din acestea, cu excepţia confecţiilor de îmbrăcăminte</w:t>
      </w:r>
    </w:p>
    <w:p w14:paraId="7F1EEA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articole tehnice şi industriale din textile</w:t>
      </w:r>
    </w:p>
    <w:p w14:paraId="60215C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textile n.c.a.</w:t>
      </w:r>
    </w:p>
    <w:p w14:paraId="7AD3ADD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14 Fabricarea articolelor de îmbrăcăminte</w:t>
      </w:r>
    </w:p>
    <w:p w14:paraId="25C0E74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din piele</w:t>
      </w:r>
    </w:p>
    <w:p w14:paraId="74753E1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îmbrăcăminte pentru lucru</w:t>
      </w:r>
    </w:p>
    <w:p w14:paraId="50DB29F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de îmbrăcăminte (exclusiv lenjeria de corp)</w:t>
      </w:r>
    </w:p>
    <w:p w14:paraId="02E65C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articole de lenjerie de corp</w:t>
      </w:r>
    </w:p>
    <w:p w14:paraId="5A70A3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de îmbrăcăminte şi accesorii n.c.a.</w:t>
      </w:r>
    </w:p>
    <w:p w14:paraId="2E36E32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blană</w:t>
      </w:r>
    </w:p>
    <w:p w14:paraId="0AB50F8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prin tricotare sau croșetare a ciorapilor şi articolelor de galanterie</w:t>
      </w:r>
    </w:p>
    <w:p w14:paraId="5F21AF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1439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prin tricotare sau croșetare a altor articole de îmbrăcăminte</w:t>
      </w:r>
    </w:p>
    <w:p w14:paraId="2A51969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16 Prelucrarea lemnului, fabricarea produselor din lemn și plută, cu excepția mobilei; fabricarea articolelor din paie și din alte materiale vegetale împletite</w:t>
      </w:r>
    </w:p>
    <w:p w14:paraId="170C13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Tăierea şi rindeluirea lemnului</w:t>
      </w:r>
    </w:p>
    <w:p w14:paraId="455C8DD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furnire şi a panourilor de lemn</w:t>
      </w:r>
    </w:p>
    <w:p w14:paraId="0ABB87A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parchetului asamblat în panouri</w:t>
      </w:r>
    </w:p>
    <w:p w14:paraId="575074E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elemente de dulgherie şi tâmplărie, pentru construcţii</w:t>
      </w:r>
    </w:p>
    <w:p w14:paraId="44A27EB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ambalajelor din lemn</w:t>
      </w:r>
    </w:p>
    <w:p w14:paraId="28E40B6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1629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altor produse din lemn; fabricarea articolelor din plută, paie şi din alte materiale </w:t>
      </w:r>
    </w:p>
    <w:p w14:paraId="4F96F90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vegetale împletite</w:t>
      </w:r>
    </w:p>
    <w:p w14:paraId="6DDBCC9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17 Fabricarea hârtiei și a produselor din hârtie</w:t>
      </w:r>
    </w:p>
    <w:p w14:paraId="2443C6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celulozei</w:t>
      </w:r>
    </w:p>
    <w:p w14:paraId="572D433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hârtiei şi cartonului</w:t>
      </w:r>
    </w:p>
    <w:p w14:paraId="7E78720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hârtiei şi cartonului ondulat şi a ambalajelor din hârtie şi carton</w:t>
      </w:r>
    </w:p>
    <w:p w14:paraId="6DBBDA6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de uz gospodăresc şi sanitar, din hârtie sau carton</w:t>
      </w:r>
    </w:p>
    <w:p w14:paraId="5AB6632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1723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papetărie</w:t>
      </w:r>
    </w:p>
    <w:p w14:paraId="2205CE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tapetului</w:t>
      </w:r>
    </w:p>
    <w:p w14:paraId="53CABCC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1729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din hârtie şi carton n.c.a.</w:t>
      </w:r>
    </w:p>
    <w:p w14:paraId="23B8BC7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18 Tipărire și reproducerea pe suporți a înregistrărilor</w:t>
      </w:r>
    </w:p>
    <w:p w14:paraId="0123E8F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Tipărirea ziarelor</w:t>
      </w:r>
    </w:p>
    <w:p w14:paraId="59AD389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activităţi de tipărire n.c.a.</w:t>
      </w:r>
    </w:p>
    <w:p w14:paraId="656142D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Servicii pregătitoare pentru pretipărire</w:t>
      </w:r>
    </w:p>
    <w:p w14:paraId="5F4E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1814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Legătorie şi servicii conexe</w:t>
      </w:r>
    </w:p>
    <w:p w14:paraId="72AE672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20 Fabricarea substanțelor și a produselor chimice</w:t>
      </w:r>
    </w:p>
    <w:p w14:paraId="27B8B1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gazelor industriale</w:t>
      </w:r>
    </w:p>
    <w:p w14:paraId="738D46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coloranţilor şi a pigmenţilor</w:t>
      </w:r>
    </w:p>
    <w:p w14:paraId="0DD971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anorganice, de bază</w:t>
      </w:r>
    </w:p>
    <w:p w14:paraId="69F4B37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organice, de bază</w:t>
      </w:r>
    </w:p>
    <w:p w14:paraId="6B95CD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îngrăşămintelor şi produselor azotoase</w:t>
      </w:r>
    </w:p>
    <w:p w14:paraId="6D0019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2016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materialelor plastice în forme primare</w:t>
      </w:r>
    </w:p>
    <w:p w14:paraId="37DE16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2017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cauciucului sintetic în forme primare</w:t>
      </w:r>
    </w:p>
    <w:p w14:paraId="5E1769C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pesticidelor şi a altor produse agrochimice</w:t>
      </w:r>
    </w:p>
    <w:p w14:paraId="43417C6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vopselelor, lacurilor, cernelii tipografice şi masticurilor</w:t>
      </w:r>
    </w:p>
    <w:p w14:paraId="424DC9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săpunurilor, detergenţilor şi a produselor de întreţinere</w:t>
      </w:r>
    </w:p>
    <w:p w14:paraId="3D3008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parfumurilor şi a produselor cosmetice (de toaletă)</w:t>
      </w:r>
    </w:p>
    <w:p w14:paraId="76B88B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cleiurilor</w:t>
      </w:r>
    </w:p>
    <w:p w14:paraId="20DD3B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uleiurilor esenţiale</w:t>
      </w:r>
    </w:p>
    <w:p w14:paraId="6231F2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2059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chimice n.c.a.</w:t>
      </w:r>
    </w:p>
    <w:p w14:paraId="312925E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2060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fibrelor sintetice şi artificiale</w:t>
      </w:r>
    </w:p>
    <w:p w14:paraId="129EDB2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21 Fabricarea produselor farmaceutice de bază și a preparatelor farmaceutice</w:t>
      </w:r>
    </w:p>
    <w:p w14:paraId="734ABD7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farmaceutice de bază</w:t>
      </w:r>
    </w:p>
    <w:p w14:paraId="1553449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preparatelor farmaceutice</w:t>
      </w:r>
    </w:p>
    <w:p w14:paraId="367B1DE9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22 Fabricarea produselor din cauciuc și mase plastice</w:t>
      </w:r>
    </w:p>
    <w:p w14:paraId="2C3751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anvelopelor şi a camerelor de aer; reşaparea şi refacerea anvelopelor</w:t>
      </w:r>
    </w:p>
    <w:p w14:paraId="6136F91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cauciuc</w:t>
      </w:r>
    </w:p>
    <w:p w14:paraId="150007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plăcilor, foliilor, tuburilor şi profilelor din material plastic</w:t>
      </w:r>
    </w:p>
    <w:p w14:paraId="3D32995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material plastic pentru construcţii</w:t>
      </w:r>
    </w:p>
    <w:p w14:paraId="59325C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2229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material plastic</w:t>
      </w:r>
    </w:p>
    <w:p w14:paraId="7C1D15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23 Fabricarea altor produse din minerale nemetalice</w:t>
      </w:r>
    </w:p>
    <w:p w14:paraId="02BCA1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sticlei plate</w:t>
      </w:r>
    </w:p>
    <w:p w14:paraId="19823FA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Prelucrarea şi fasonarea sticlei plate</w:t>
      </w:r>
    </w:p>
    <w:p w14:paraId="34D0E7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sticlă</w:t>
      </w:r>
    </w:p>
    <w:p w14:paraId="4D3E9D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fibrelor din sticlă</w:t>
      </w:r>
    </w:p>
    <w:p w14:paraId="762BFA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2319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sticlărie tehnică</w:t>
      </w:r>
    </w:p>
    <w:p w14:paraId="102E69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refractare</w:t>
      </w:r>
    </w:p>
    <w:p w14:paraId="5FA104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plăcilor şi dalelor din ceramică</w:t>
      </w:r>
    </w:p>
    <w:p w14:paraId="3F3696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cărămizilor, ţiglelor şi a altor produse pentru construcţii, din argilă arsă</w:t>
      </w:r>
    </w:p>
    <w:p w14:paraId="2C4959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ceramice pentru uz gospodăresc şi ornamental</w:t>
      </w:r>
    </w:p>
    <w:p w14:paraId="14F63F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obiecte sanitare din ceramică</w:t>
      </w:r>
    </w:p>
    <w:p w14:paraId="45E9D94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izolatorilor şi pieselor izolante din ceramică</w:t>
      </w:r>
    </w:p>
    <w:p w14:paraId="37417AB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tehnice din ceramică</w:t>
      </w:r>
    </w:p>
    <w:p w14:paraId="660DBD5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2349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ceramice n.c.a.</w:t>
      </w:r>
    </w:p>
    <w:p w14:paraId="382553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varului şi ipsosului</w:t>
      </w:r>
    </w:p>
    <w:p w14:paraId="0B04053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din beton pentru construcţii</w:t>
      </w:r>
    </w:p>
    <w:p w14:paraId="344A09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din ipsos pentru construcţii</w:t>
      </w:r>
    </w:p>
    <w:p w14:paraId="17563FE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betonului</w:t>
      </w:r>
    </w:p>
    <w:p w14:paraId="62DF4CB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mortarului</w:t>
      </w:r>
    </w:p>
    <w:p w14:paraId="2B8E548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2369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din beton, ciment şi ipsos</w:t>
      </w:r>
    </w:p>
    <w:p w14:paraId="0E4EAA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2370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Tăierea, fasonarea şi finisarea pietrei</w:t>
      </w:r>
    </w:p>
    <w:p w14:paraId="7AE2301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produse abrazive</w:t>
      </w:r>
    </w:p>
    <w:p w14:paraId="525CF79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din minerale nemetalice, n.c.a.</w:t>
      </w:r>
    </w:p>
    <w:p w14:paraId="53925B8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24 Industria metalurgică</w:t>
      </w:r>
    </w:p>
    <w:p w14:paraId="30CD37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metale feroase sub forme primare şi de feroaliaje</w:t>
      </w:r>
    </w:p>
    <w:p w14:paraId="4BE79E0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tuburi, ţevi, profile tubulare şi accesorii pentru acestea, din oţel</w:t>
      </w:r>
    </w:p>
    <w:p w14:paraId="0FA609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Tragere la rece a barelor</w:t>
      </w:r>
    </w:p>
    <w:p w14:paraId="6FCBF08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Laminare la rece a benzilor înguste</w:t>
      </w:r>
    </w:p>
    <w:p w14:paraId="7DD653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profile obţinute la rece</w:t>
      </w:r>
    </w:p>
    <w:p w14:paraId="2244250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2434       Trefilarea firelor la rece</w:t>
      </w:r>
    </w:p>
    <w:p w14:paraId="2B4C42C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metalelor preţioase</w:t>
      </w:r>
    </w:p>
    <w:p w14:paraId="27A979B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aluminiului</w:t>
      </w:r>
    </w:p>
    <w:p w14:paraId="2BB05E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plumbului, zincului şi cositorului</w:t>
      </w:r>
    </w:p>
    <w:p w14:paraId="2825D3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2444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Metalurgia cuprului</w:t>
      </w:r>
    </w:p>
    <w:p w14:paraId="4E3F0D6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2445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altor metale neferoase</w:t>
      </w:r>
    </w:p>
    <w:p w14:paraId="63F0E82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fontei</w:t>
      </w:r>
    </w:p>
    <w:p w14:paraId="2C06F69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oţelului</w:t>
      </w:r>
    </w:p>
    <w:p w14:paraId="222DB6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metalelor neferoase uşoare</w:t>
      </w:r>
    </w:p>
    <w:p w14:paraId="4EB94B7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2454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Turnarea altor metale neferoase</w:t>
      </w:r>
    </w:p>
    <w:p w14:paraId="3591445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25 Industria construcțiilor metalice și a produselor din metal, exclusiv mașini, utilaje și instalații</w:t>
      </w:r>
    </w:p>
    <w:p w14:paraId="20F685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construcţii metalice şi părţi componente ale structurilor metalice</w:t>
      </w:r>
    </w:p>
    <w:p w14:paraId="2C66DB2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uşi şi ferestre din metal</w:t>
      </w:r>
    </w:p>
    <w:p w14:paraId="00F28B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radiatoare şi cazane pentru încălzire centrală</w:t>
      </w:r>
    </w:p>
    <w:p w14:paraId="73D83B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rezervoare, cisterne şi containere metalice</w:t>
      </w:r>
    </w:p>
    <w:p w14:paraId="496064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generatoarelor de aburi (cu excepţia cazanelor pentru încălzire centrală)</w:t>
      </w:r>
    </w:p>
    <w:p w14:paraId="120EE56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metalice obţinute prin deformare plastică; metalurgia pulberilor</w:t>
      </w:r>
    </w:p>
    <w:p w14:paraId="6083495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şi acoperirea metalelor</w:t>
      </w:r>
    </w:p>
    <w:p w14:paraId="27A0FC1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2562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Operaţiuni de mecanică generală</w:t>
      </w:r>
    </w:p>
    <w:p w14:paraId="65F42A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de tăiat</w:t>
      </w:r>
    </w:p>
    <w:p w14:paraId="62FF9A7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de feronerie</w:t>
      </w:r>
    </w:p>
    <w:p w14:paraId="02D650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2573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uneltelor</w:t>
      </w:r>
    </w:p>
    <w:p w14:paraId="72DFF23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recipiente, containere şi alte produse similare din oţel</w:t>
      </w:r>
    </w:p>
    <w:p w14:paraId="145B73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ambalajelor uşoare din metal</w:t>
      </w:r>
    </w:p>
    <w:p w14:paraId="137793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din fire metalice; fabricarea de lanţuri şi arcuri</w:t>
      </w:r>
    </w:p>
    <w:p w14:paraId="6D53861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şuruburi, buloane şi alte articole filetate; fabricarea de nituri şi şaibe</w:t>
      </w:r>
    </w:p>
    <w:p w14:paraId="384D0AC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2599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articole din metal n.c.a.</w:t>
      </w:r>
    </w:p>
    <w:p w14:paraId="7EA38B6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26 Fabricarea calculatoarelor și a produselor electronice și optice</w:t>
      </w:r>
    </w:p>
    <w:p w14:paraId="6328963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subansamblurilor electronice (module)</w:t>
      </w:r>
    </w:p>
    <w:p w14:paraId="27185A2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componente electronice</w:t>
      </w:r>
    </w:p>
    <w:p w14:paraId="6C46982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calculatoarelor şi a echipamentelor periferice</w:t>
      </w:r>
    </w:p>
    <w:p w14:paraId="6B46F24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echipamentelor de comunicaţii</w:t>
      </w:r>
    </w:p>
    <w:p w14:paraId="1BCA0C0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produselor electronice de larg consum</w:t>
      </w:r>
    </w:p>
    <w:p w14:paraId="313C27D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instrumente şi dispozitive pentru măsură, verificare, control, navigaţie</w:t>
      </w:r>
    </w:p>
    <w:p w14:paraId="6BD1E90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Productia de ceasuri</w:t>
      </w:r>
    </w:p>
    <w:p w14:paraId="6EE6988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2660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pentru radiologie, electrodiagnostic şi electroterapie</w:t>
      </w:r>
    </w:p>
    <w:p w14:paraId="1F762F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2680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suporţilor magnetici şi optici destinaţi înregistrărilor</w:t>
      </w:r>
    </w:p>
    <w:p w14:paraId="1414FE08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27-Fabricarea echipamentelor electrice</w:t>
      </w:r>
    </w:p>
    <w:p w14:paraId="046226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2711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 xml:space="preserve">Fabricarea motoarelor, generatoarelor și transformatoarelor electrice și a aparatelor de </w:t>
      </w:r>
    </w:p>
    <w:p w14:paraId="4470273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ab/>
        <w:t>distribuție și control a electricității</w:t>
      </w:r>
    </w:p>
    <w:p w14:paraId="1D9DE63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aparatelor de control și distribuție a electricității</w:t>
      </w:r>
    </w:p>
    <w:p w14:paraId="4D9689E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acumulatori și baterii</w:t>
      </w:r>
    </w:p>
    <w:p w14:paraId="233531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cabluri cu fibră optică</w:t>
      </w:r>
    </w:p>
    <w:p w14:paraId="4AB0E3E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fire și cabluri electrice şi electrocasnice</w:t>
      </w:r>
    </w:p>
    <w:p w14:paraId="7F2531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dispozitivelor de conexiune pentru fire şi cabluri electrice şi electronice</w:t>
      </w:r>
    </w:p>
    <w:p w14:paraId="50F90C5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electrice de iluminat</w:t>
      </w:r>
    </w:p>
    <w:p w14:paraId="7D5C3F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aparate electrocasnice</w:t>
      </w:r>
    </w:p>
    <w:p w14:paraId="57048FC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2752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casnice neelectrice</w:t>
      </w:r>
    </w:p>
    <w:p w14:paraId="650D29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2790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echipamente electrice</w:t>
      </w:r>
    </w:p>
    <w:p w14:paraId="4501BE0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29 Fabricarea autovehiculelor de transport rutier, a remorcilor și semiremorcilor</w:t>
      </w:r>
    </w:p>
    <w:p w14:paraId="6EE3FE8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autovehiculelor de transport rutier</w:t>
      </w:r>
    </w:p>
    <w:p w14:paraId="3BA7DDFA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caroserii pentru autovehicule; fabricarea de remorci şi semiremorci</w:t>
      </w:r>
    </w:p>
    <w:p w14:paraId="31FB995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echipamente electrice şi electronice pentru autovehicule şi pentru motoare                               de autovehicule</w:t>
      </w:r>
    </w:p>
    <w:p w14:paraId="1C373A9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2932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piese şi accesorii pentru autovehicule şi pentru motoare de autovehicule</w:t>
      </w:r>
    </w:p>
    <w:p w14:paraId="0DCF500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31 Fabricarea de mobilă</w:t>
      </w:r>
    </w:p>
    <w:p w14:paraId="653D03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mobilă pentru birouri şi magazine</w:t>
      </w:r>
    </w:p>
    <w:p w14:paraId="70AC63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mobilă pentru bucătării</w:t>
      </w:r>
    </w:p>
    <w:p w14:paraId="206646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saltele şi somiere</w:t>
      </w:r>
    </w:p>
    <w:p w14:paraId="0EB8594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3109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de mobilă n.c.a.</w:t>
      </w:r>
    </w:p>
    <w:p w14:paraId="5145FB51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32 Alte activități industriale n.c.a</w:t>
      </w:r>
    </w:p>
    <w:p w14:paraId="04C73C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bijuteriilor şi articolelor similare din metale şi pietre preţioase</w:t>
      </w:r>
    </w:p>
    <w:p w14:paraId="6A6122B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imitaţiilor de bijuterii şi articole similare</w:t>
      </w:r>
    </w:p>
    <w:p w14:paraId="2B7D06D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instrumentelor muzicale</w:t>
      </w:r>
    </w:p>
    <w:p w14:paraId="767D445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articolelor pentru sport</w:t>
      </w:r>
    </w:p>
    <w:p w14:paraId="3EB2D72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3240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jocurilor şi jucăriilor</w:t>
      </w:r>
    </w:p>
    <w:p w14:paraId="6DF5CE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3250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Producţia de dispozitive, aparate şi instrumente medicale şi stomatologice</w:t>
      </w:r>
    </w:p>
    <w:p w14:paraId="09ED1BD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măturilor şi periilor</w:t>
      </w:r>
    </w:p>
    <w:p w14:paraId="6850C26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Fabricarea altor produse manufacturiere n.c.a.</w:t>
      </w:r>
    </w:p>
    <w:p w14:paraId="7D3F642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37 Colectarea și epurarea apelor uzate</w:t>
      </w:r>
    </w:p>
    <w:p w14:paraId="03F116F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3700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şi epurarea apelor uzate</w:t>
      </w:r>
    </w:p>
    <w:p w14:paraId="530BA90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38 Colectarea, tratarea și eliminarea deșeurilor; activități de recuperare a materialelor reciclabile</w:t>
      </w:r>
    </w:p>
    <w:p w14:paraId="01601F1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3811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nepericuloase</w:t>
      </w:r>
    </w:p>
    <w:p w14:paraId="5F95ECB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Colectarea deșeurilor periculoase</w:t>
      </w:r>
    </w:p>
    <w:p w14:paraId="15A6A17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nepericuloase</w:t>
      </w:r>
    </w:p>
    <w:p w14:paraId="348C282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Tratarea și eliminarea deșeurilor periculoase</w:t>
      </w:r>
    </w:p>
    <w:p w14:paraId="7FECE0D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Demontarea (dezasamblarea) mașinilor și echipamentelor scoase din uz pentru                       recuperarea materialelor</w:t>
      </w:r>
    </w:p>
    <w:p w14:paraId="3D7A8A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3832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Recuperarea materialelor reciclabile sortate</w:t>
      </w:r>
    </w:p>
    <w:p w14:paraId="2118588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41 Construcții de clădiri</w:t>
      </w:r>
    </w:p>
    <w:p w14:paraId="3E0A1C5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construcţie a clădirilor rezidenţiale şi nerezidenţiale</w:t>
      </w:r>
    </w:p>
    <w:p w14:paraId="24EE573A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42 Lucrări de geniu civil</w:t>
      </w:r>
    </w:p>
    <w:p w14:paraId="66951E3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construcţii a drumurilor şi autostrăzilor</w:t>
      </w:r>
    </w:p>
    <w:p w14:paraId="01B41AA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construcţii a căilor ferate de suprafaţă  şi subterane</w:t>
      </w:r>
    </w:p>
    <w:p w14:paraId="756EBB1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Construcţia de poduri şi tuneluri</w:t>
      </w:r>
    </w:p>
    <w:p w14:paraId="340BBC4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construcţie a proiectelor utilitare pentru fluide</w:t>
      </w:r>
    </w:p>
    <w:p w14:paraId="414270E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construcţie a proiectelor utilitare pentru electricitate şi telecomunicaţii</w:t>
      </w:r>
    </w:p>
    <w:p w14:paraId="2CF2B6A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Construcţii hidrotehnice</w:t>
      </w:r>
    </w:p>
    <w:p w14:paraId="7655B88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4299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construcţii a altor proiecte inginereşti n.c.a</w:t>
      </w:r>
    </w:p>
    <w:p w14:paraId="5194CBB0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43 Lucrări speciale de construcții</w:t>
      </w:r>
    </w:p>
    <w:p w14:paraId="5457051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demolare a construcţiilor</w:t>
      </w:r>
    </w:p>
    <w:p w14:paraId="296A26C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pregătire a terenului</w:t>
      </w:r>
    </w:p>
    <w:p w14:paraId="685DA23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foraj şi sondaj pentru construcţii</w:t>
      </w:r>
    </w:p>
    <w:p w14:paraId="6B23F0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instalaţii electrice</w:t>
      </w:r>
    </w:p>
    <w:p w14:paraId="5CD772A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instalaţii sanitare, de încălzire şi de aer condiţionat</w:t>
      </w:r>
    </w:p>
    <w:p w14:paraId="505745F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4329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lucrări de instalaţii pentru construcţii</w:t>
      </w:r>
    </w:p>
    <w:p w14:paraId="3F23FCE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ipsoserie</w:t>
      </w:r>
    </w:p>
    <w:p w14:paraId="62A930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tâmplărie şi dulgherie</w:t>
      </w:r>
    </w:p>
    <w:p w14:paraId="0FA3A8A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pardosire şi placare a pereţilor</w:t>
      </w:r>
    </w:p>
    <w:p w14:paraId="1488CB2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vopsitorie, zugrăveli şi montări de geamuri</w:t>
      </w:r>
    </w:p>
    <w:p w14:paraId="5EE7815F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4339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lucrări de finisare</w:t>
      </w:r>
    </w:p>
    <w:p w14:paraId="725AF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Lucrări de învelitori, şarpante şi terase la construcţii</w:t>
      </w:r>
    </w:p>
    <w:p w14:paraId="26815202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lucrări speciale de construcţii n.c.a.</w:t>
      </w:r>
    </w:p>
    <w:p w14:paraId="4A33D1B2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45 Comerț cu ridicata și cu amănuntul, întreținerea și repararea autovehiculelor și a motocicletelor</w:t>
      </w:r>
    </w:p>
    <w:p w14:paraId="410071A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4520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Întreţinerea şi repararea autovehiculelor</w:t>
      </w:r>
    </w:p>
    <w:p w14:paraId="491410C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53 Activități de poștă și de curier</w:t>
      </w:r>
    </w:p>
    <w:p w14:paraId="21D422E5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5310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Activități poștale desfășurate sub obligativitatea serviciului universal</w:t>
      </w:r>
    </w:p>
    <w:p w14:paraId="624B700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activități poștale şi de curier</w:t>
      </w:r>
    </w:p>
    <w:p w14:paraId="38C85F3F" w14:textId="35CBBE55" w:rsidR="00CF28F8" w:rsidRDefault="00CF28F8" w:rsidP="00CF28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55 </w:t>
      </w:r>
      <w:r w:rsidRPr="00CF28F8">
        <w:rPr>
          <w:rFonts w:ascii="Calibri" w:eastAsia="Calibri" w:hAnsi="Calibri" w:cs="Calibri"/>
          <w:b/>
          <w:color w:val="000000"/>
          <w:sz w:val="20"/>
          <w:szCs w:val="20"/>
        </w:rPr>
        <w:t>Hoteluri şi alte facilităţi de cazare</w:t>
      </w:r>
    </w:p>
    <w:p w14:paraId="79FAD5D1" w14:textId="35BF5E37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Hoteluri şi alte facilităţi de cazare similare</w:t>
      </w:r>
    </w:p>
    <w:p w14:paraId="26E99C47" w14:textId="2A94017E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Facilităţi de cazare pentru vacanţe şi perioade de scurtă durată</w:t>
      </w:r>
    </w:p>
    <w:p w14:paraId="6D38C887" w14:textId="528E5B79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5530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Parcuri pentru rulote, campinguri şi tabere</w:t>
      </w:r>
    </w:p>
    <w:p w14:paraId="2DE7431D" w14:textId="34891E33" w:rsidR="00CF28F8" w:rsidRDefault="00CF28F8" w:rsidP="00CF28F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5590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</w:r>
      <w:r w:rsidRPr="00CF28F8">
        <w:rPr>
          <w:rFonts w:ascii="Calibri" w:eastAsia="Calibri" w:hAnsi="Calibri" w:cs="Calibri"/>
          <w:color w:val="000000"/>
          <w:sz w:val="20"/>
          <w:szCs w:val="20"/>
        </w:rPr>
        <w:t>Alte servicii de cazare</w:t>
      </w:r>
    </w:p>
    <w:p w14:paraId="031679CB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59 Activități de producție cinematografică, video și de programe de televiziune; înregistrări audio și activități de editare muzicală</w:t>
      </w:r>
    </w:p>
    <w:p w14:paraId="104B16C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producţie cinematografică, video şi de programe de televiziune</w:t>
      </w:r>
    </w:p>
    <w:p w14:paraId="2BB55BF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post-producţie cinematografică, video şi de programe de televiziune</w:t>
      </w:r>
    </w:p>
    <w:p w14:paraId="6796A9E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distribuţie a filmelor cinematografice, video şi a programelor de televiziune</w:t>
      </w:r>
    </w:p>
    <w:p w14:paraId="1A0147E8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5914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Proiecţia de filme cinematografice</w:t>
      </w:r>
    </w:p>
    <w:p w14:paraId="3E3057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5920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realizare a înregistrărilor audio şi activităţi de editare muzicală</w:t>
      </w:r>
    </w:p>
    <w:p w14:paraId="5F8E9AD7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62 Activități de servicii în tehnologia informației</w:t>
      </w:r>
    </w:p>
    <w:p w14:paraId="7CD71D5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realizare a software-ului la comandă (software orientat client)</w:t>
      </w:r>
    </w:p>
    <w:p w14:paraId="638DA0B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consultanţă în tehnologia informaţiei</w:t>
      </w:r>
    </w:p>
    <w:p w14:paraId="4B5C88E4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management (gestiune şi exploatare) a mijloacelor de calcul</w:t>
      </w:r>
    </w:p>
    <w:p w14:paraId="37FC73F0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6209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activităţi de servicii privind tehnologia informaţiei</w:t>
      </w:r>
    </w:p>
    <w:p w14:paraId="6AF8813F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63 Activități de servicii informatice</w:t>
      </w:r>
    </w:p>
    <w:p w14:paraId="5A833D8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Prelucrarea datelor, administrarea paginilor web şi activităţi conexe</w:t>
      </w:r>
    </w:p>
    <w:p w14:paraId="77DC56C1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ale portalurilor web</w:t>
      </w:r>
    </w:p>
    <w:p w14:paraId="5AF92DD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ale agenţiilor de ştiri</w:t>
      </w:r>
    </w:p>
    <w:p w14:paraId="246051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6399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activităţi de servicii informaţionale n.c.a.</w:t>
      </w:r>
    </w:p>
    <w:p w14:paraId="1E16C414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69 Activități juridice și de contabilitate</w:t>
      </w:r>
    </w:p>
    <w:p w14:paraId="6A6CE47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juridice</w:t>
      </w:r>
    </w:p>
    <w:p w14:paraId="6E869C93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6920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contabilitate şi audit financiar; consultanţă în domeniul fiscal</w:t>
      </w:r>
    </w:p>
    <w:p w14:paraId="3D31955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71 Activități de arhitectură și inginerie; activități de testări și analiză tehnică</w:t>
      </w:r>
    </w:p>
    <w:p w14:paraId="323AC74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arhitectură</w:t>
      </w:r>
    </w:p>
    <w:p w14:paraId="13FCC49E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inginerie şi consultanţă tehnică legate de acestea</w:t>
      </w:r>
    </w:p>
    <w:p w14:paraId="630FAD99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7120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testare şi analize tehnice</w:t>
      </w:r>
    </w:p>
    <w:p w14:paraId="6B83BC5E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73 Publicitate și activități de studiere a pieței</w:t>
      </w:r>
    </w:p>
    <w:p w14:paraId="37DE50A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7311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ale agenţiilor de publicitate</w:t>
      </w:r>
    </w:p>
    <w:p w14:paraId="66C986F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7312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Servicii de reprezentare media</w:t>
      </w:r>
    </w:p>
    <w:p w14:paraId="5C4B7936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7320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studiere a pieţei şi de sondare a opiniei publice</w:t>
      </w:r>
    </w:p>
    <w:p w14:paraId="5675F165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75 Activități veterinare</w:t>
      </w:r>
    </w:p>
    <w:p w14:paraId="05BA954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7500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veterinare</w:t>
      </w:r>
    </w:p>
    <w:p w14:paraId="61FE43C6" w14:textId="77777777" w:rsidR="00BA3851" w:rsidRDefault="00C60B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86 Activități referitoare la sănătatea umană</w:t>
      </w:r>
    </w:p>
    <w:p w14:paraId="727AE17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8610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asistenţă spitalicească</w:t>
      </w:r>
    </w:p>
    <w:p w14:paraId="6F295B17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8621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asistenţă medicală generală</w:t>
      </w:r>
    </w:p>
    <w:p w14:paraId="209863BD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8622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asistenţă medicală specializată</w:t>
      </w:r>
    </w:p>
    <w:p w14:paraId="1137102C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8623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Activităţi de asistenţă stomatologică</w:t>
      </w:r>
    </w:p>
    <w:p w14:paraId="0874188B" w14:textId="77777777" w:rsidR="00BA3851" w:rsidRDefault="00C60B0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8690</w:t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Alte activităţi referitoare la sănătatea umană</w:t>
      </w:r>
    </w:p>
    <w:p w14:paraId="68DE3495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2F9418CA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5F87BCFF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756A64A4" w14:textId="77777777" w:rsidR="00BA3851" w:rsidRDefault="00BA385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0"/>
          <w:szCs w:val="20"/>
        </w:rPr>
      </w:pPr>
    </w:p>
    <w:p w14:paraId="0DA3D7E6" w14:textId="77777777" w:rsidR="00BA3851" w:rsidRDefault="00BA3851">
      <w:pPr>
        <w:rPr>
          <w:rFonts w:ascii="Calibri" w:eastAsia="Calibri" w:hAnsi="Calibri" w:cs="Calibri"/>
          <w:sz w:val="20"/>
          <w:szCs w:val="20"/>
        </w:rPr>
      </w:pPr>
    </w:p>
    <w:sectPr w:rsidR="00BA3851" w:rsidSect="008A4E82">
      <w:headerReference w:type="default" r:id="rId9"/>
      <w:footerReference w:type="default" r:id="rId10"/>
      <w:headerReference w:type="first" r:id="rId11"/>
      <w:pgSz w:w="12240" w:h="15840"/>
      <w:pgMar w:top="1985" w:right="1440" w:bottom="1440" w:left="1440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D85D" w14:textId="77777777" w:rsidR="00511D5E" w:rsidRDefault="00C60B09">
      <w:pPr>
        <w:spacing w:before="0" w:after="0"/>
      </w:pPr>
      <w:r>
        <w:separator/>
      </w:r>
    </w:p>
  </w:endnote>
  <w:endnote w:type="continuationSeparator" w:id="0">
    <w:p w14:paraId="4B027545" w14:textId="77777777" w:rsidR="00511D5E" w:rsidRDefault="00C60B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28428"/>
      <w:docPartObj>
        <w:docPartGallery w:val="Page Numbers (Bottom of Page)"/>
        <w:docPartUnique/>
      </w:docPartObj>
    </w:sdtPr>
    <w:sdtEndPr/>
    <w:sdtContent>
      <w:p w14:paraId="111484F0" w14:textId="17A26060" w:rsidR="00A01768" w:rsidRDefault="00A01768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7B8DCE4F" wp14:editId="492F8590">
              <wp:simplePos x="0" y="0"/>
              <wp:positionH relativeFrom="margin">
                <wp:posOffset>2116455</wp:posOffset>
              </wp:positionH>
              <wp:positionV relativeFrom="paragraph">
                <wp:posOffset>-125095</wp:posOffset>
              </wp:positionV>
              <wp:extent cx="1536975" cy="712800"/>
              <wp:effectExtent l="0" t="0" r="6350" b="0"/>
              <wp:wrapNone/>
              <wp:docPr id="1784278997" name="I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4278997" name="Imagine 1784278997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6975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5683D9" w14:textId="7F9F26D9" w:rsidR="008A4E82" w:rsidRDefault="008A4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0D2" w14:textId="77777777" w:rsidR="00511D5E" w:rsidRDefault="00C60B09">
      <w:pPr>
        <w:spacing w:before="0" w:after="0"/>
      </w:pPr>
      <w:r>
        <w:separator/>
      </w:r>
    </w:p>
  </w:footnote>
  <w:footnote w:type="continuationSeparator" w:id="0">
    <w:p w14:paraId="44610169" w14:textId="77777777" w:rsidR="00511D5E" w:rsidRDefault="00C60B09">
      <w:pPr>
        <w:spacing w:before="0" w:after="0"/>
      </w:pPr>
      <w:r>
        <w:continuationSeparator/>
      </w:r>
    </w:p>
  </w:footnote>
  <w:footnote w:id="1">
    <w:sdt>
      <w:sdtPr>
        <w:rPr>
          <w:sz w:val="20"/>
          <w:szCs w:val="20"/>
        </w:rPr>
        <w:tag w:val="goog_rdk_5"/>
        <w:id w:val="94523220"/>
      </w:sdtPr>
      <w:sdtEndPr>
        <w:rPr>
          <w:rFonts w:asciiTheme="minorHAnsi" w:hAnsiTheme="minorHAnsi" w:cstheme="minorHAnsi"/>
        </w:rPr>
      </w:sdtEndPr>
      <w:sdtContent>
        <w:p w14:paraId="2B089564" w14:textId="77777777" w:rsidR="00BA3851" w:rsidRPr="005A17E4" w:rsidRDefault="00C60B09">
          <w:pPr>
            <w:spacing w:before="0" w:after="0"/>
            <w:rPr>
              <w:ins w:id="0" w:author="Cristina Bodron" w:date="2023-03-22T11:39:00Z"/>
              <w:color w:val="000000"/>
              <w:sz w:val="20"/>
              <w:szCs w:val="20"/>
            </w:rPr>
          </w:pPr>
          <w:r w:rsidRPr="005A17E4">
            <w:rPr>
              <w:sz w:val="20"/>
              <w:szCs w:val="20"/>
              <w:vertAlign w:val="superscript"/>
            </w:rPr>
            <w:footnoteRef/>
          </w:r>
          <w:sdt>
            <w:sdtPr>
              <w:rPr>
                <w:rFonts w:asciiTheme="minorHAnsi" w:hAnsiTheme="minorHAnsi" w:cstheme="minorHAnsi"/>
                <w:sz w:val="20"/>
                <w:szCs w:val="20"/>
              </w:rPr>
              <w:tag w:val="goog_rdk_4"/>
              <w:id w:val="1140301167"/>
            </w:sdtPr>
            <w:sdtEndPr/>
            <w:sdtContent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Rezultată ca urmare a realizării</w:t>
              </w:r>
              <w:hyperlink r:id="rId1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 xml:space="preserve"> </w:t>
                </w:r>
              </w:hyperlink>
              <w:hyperlink r:id="rId2" w:history="1">
                <w:r w:rsidRPr="005A17E4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Studiului</w:t>
                </w:r>
              </w:hyperlink>
              <w:r w:rsidRPr="005A17E4"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t xml:space="preserve"> privind domeniile economice cu potențial de competitivitate în Regiunea Nord-Est</w:t>
              </w:r>
            </w:sdtContent>
          </w:sdt>
        </w:p>
      </w:sdtContent>
    </w:sdt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FBF00" w14:textId="47696E96" w:rsidR="005C6843" w:rsidRDefault="005C6843" w:rsidP="005C6843">
    <w:pPr>
      <w:pStyle w:val="Header"/>
    </w:pPr>
  </w:p>
  <w:p w14:paraId="62B4D257" w14:textId="4FD40692" w:rsidR="00BA3851" w:rsidRDefault="00BA38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/>
      <w:jc w:val="lef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EE6B" w14:textId="212FA51E" w:rsidR="009002FC" w:rsidRDefault="009002FC" w:rsidP="009002FC">
    <w:pPr>
      <w:pStyle w:val="Header"/>
    </w:pPr>
    <w:r>
      <w:rPr>
        <w:noProof/>
      </w:rPr>
      <w:drawing>
        <wp:anchor distT="0" distB="0" distL="114300" distR="114300" simplePos="0" relativeHeight="251675648" behindDoc="0" locked="0" layoutInCell="1" allowOverlap="1" wp14:anchorId="5C6A02E6" wp14:editId="634D2274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0" locked="0" layoutInCell="1" allowOverlap="1" wp14:anchorId="69FE11FC" wp14:editId="25AC6B8F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0" locked="0" layoutInCell="1" allowOverlap="1" wp14:anchorId="5304E7FB" wp14:editId="6DFA16E7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7696" behindDoc="0" locked="0" layoutInCell="1" allowOverlap="1" wp14:anchorId="7E44768D" wp14:editId="392969B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B47A0" w14:textId="77777777" w:rsidR="009002FC" w:rsidRDefault="009002FC" w:rsidP="009002FC">
    <w:pPr>
      <w:pStyle w:val="Header"/>
    </w:pPr>
  </w:p>
  <w:p w14:paraId="426F853A" w14:textId="77777777" w:rsidR="008A4E82" w:rsidRPr="009002FC" w:rsidRDefault="008A4E82" w:rsidP="009002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32E5"/>
    <w:multiLevelType w:val="multilevel"/>
    <w:tmpl w:val="512A0FE8"/>
    <w:lvl w:ilvl="0">
      <w:start w:val="1"/>
      <w:numFmt w:val="bullet"/>
      <w:lvlText w:val="🡺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C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650210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ristina Bodron">
    <w15:presenceInfo w15:providerId="AD" w15:userId="S-1-5-21-2143980467-1820559404-1592770332-15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851"/>
    <w:rsid w:val="00266D6A"/>
    <w:rsid w:val="00510687"/>
    <w:rsid w:val="00511D5E"/>
    <w:rsid w:val="005A17E4"/>
    <w:rsid w:val="005C6843"/>
    <w:rsid w:val="00734833"/>
    <w:rsid w:val="00870F74"/>
    <w:rsid w:val="008A4E82"/>
    <w:rsid w:val="009002FC"/>
    <w:rsid w:val="00A01768"/>
    <w:rsid w:val="00B00638"/>
    <w:rsid w:val="00BA3851"/>
    <w:rsid w:val="00C341F7"/>
    <w:rsid w:val="00C60B09"/>
    <w:rsid w:val="00CF28F8"/>
    <w:rsid w:val="00FC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9D8B521"/>
  <w15:docId w15:val="{FF9E7172-520A-40DD-8BAF-58932536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GB" w:bidi="ar-SA"/>
      </w:rPr>
    </w:rPrDefault>
    <w:pPrDefault>
      <w:pPr>
        <w:widowControl w:val="0"/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E8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"/>
    <w:basedOn w:val="Normal"/>
    <w:link w:val="ListParagraphChar"/>
    <w:uiPriority w:val="34"/>
    <w:qFormat/>
    <w:rsid w:val="002F08F9"/>
    <w:pPr>
      <w:ind w:left="720"/>
      <w:contextualSpacing/>
    </w:p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link w:val="ListParagraph"/>
    <w:uiPriority w:val="34"/>
    <w:qFormat/>
    <w:locked/>
    <w:rsid w:val="002F08F9"/>
    <w:rPr>
      <w:rFonts w:ascii="Trebuchet MS" w:hAnsi="Trebuchet MS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FB2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C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C94"/>
    <w:rPr>
      <w:rFonts w:ascii="Trebuchet MS" w:hAnsi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C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C94"/>
    <w:rPr>
      <w:rFonts w:ascii="Trebuchet MS" w:hAnsi="Trebuchet MS"/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3742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26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7ED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1A1C"/>
    <w:rPr>
      <w:rFonts w:ascii="Trebuchet MS" w:hAnsi="Trebuchet M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41A1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41A1C"/>
    <w:rPr>
      <w:rFonts w:ascii="Trebuchet MS" w:hAnsi="Trebuchet MS"/>
      <w:lang w:val="ro-RO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drnordest.ro/ce-oferim/planificare-si-programare-regionala/programare-2021-2027/" TargetMode="External"/><Relationship Id="rId1" Type="http://schemas.openxmlformats.org/officeDocument/2006/relationships/hyperlink" Target="https://www.adrnordest.ro/ce-oferim/planificare-si-programare-regionala/programare-2021-2027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TdBf6uCRkd01YBWLwHy12VSjuQ==">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</go:docsCustomData>
</go:gDocsCustomXmlDataStorage>
</file>

<file path=customXml/itemProps1.xml><?xml version="1.0" encoding="utf-8"?>
<ds:datastoreItem xmlns:ds="http://schemas.openxmlformats.org/officeDocument/2006/customXml" ds:itemID="{DB5126F3-F8C4-4427-A428-5B46FEC54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2160</Words>
  <Characters>12533</Characters>
  <Application>Microsoft Office Word</Application>
  <DocSecurity>2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Bodron</dc:creator>
  <cp:lastModifiedBy>Lucian Sandu</cp:lastModifiedBy>
  <cp:revision>16</cp:revision>
  <dcterms:created xsi:type="dcterms:W3CDTF">2023-03-24T11:14:00Z</dcterms:created>
  <dcterms:modified xsi:type="dcterms:W3CDTF">2023-10-09T10:11:00Z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bc282f7df88db1e5d5802a02a71156689194947bde13908a31fdf5587bc22746</vt:lpwstr>
  </property>
</Properties>
</file>